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1ED15838" w:rsidR="00FB0E2E" w:rsidRPr="00E64DAF" w:rsidRDefault="00FB0E2E" w:rsidP="002F5CF7">
      <w:pPr>
        <w:rPr>
          <w:rFonts w:ascii="Arial" w:hAnsi="Arial" w:cs="Arial"/>
          <w:b/>
          <w:iCs/>
          <w:sz w:val="20"/>
          <w:szCs w:val="20"/>
          <w:rPrChange w:id="0" w:author="Kubicz Adam" w:date="2025-08-07T12:49:00Z" w16du:dateUtc="2025-08-07T10:49:00Z">
            <w:rPr>
              <w:rFonts w:ascii="Arial" w:hAnsi="Arial" w:cs="Arial"/>
              <w:b/>
              <w:iCs/>
              <w:sz w:val="22"/>
              <w:szCs w:val="22"/>
            </w:rPr>
          </w:rPrChange>
        </w:rPr>
      </w:pPr>
      <w:r w:rsidRPr="00E64DAF">
        <w:rPr>
          <w:rFonts w:ascii="Arial" w:hAnsi="Arial" w:cs="Arial"/>
          <w:b/>
          <w:iCs/>
          <w:sz w:val="20"/>
          <w:szCs w:val="20"/>
          <w:rPrChange w:id="1" w:author="Kubicz Adam" w:date="2025-08-07T12:49:00Z" w16du:dateUtc="2025-08-07T10:49:00Z">
            <w:rPr>
              <w:rFonts w:ascii="Arial" w:hAnsi="Arial" w:cs="Arial"/>
              <w:b/>
              <w:iCs/>
              <w:sz w:val="22"/>
              <w:szCs w:val="22"/>
            </w:rPr>
          </w:rPrChange>
        </w:rPr>
        <w:t xml:space="preserve">Załącznik nr </w:t>
      </w:r>
      <w:ins w:id="2" w:author="Kubicz Adam" w:date="2025-08-04T11:38:00Z" w16du:dateUtc="2025-08-04T09:38:00Z">
        <w:r w:rsidR="00525FF8" w:rsidRPr="00E64DAF">
          <w:rPr>
            <w:rFonts w:ascii="Arial" w:hAnsi="Arial" w:cs="Arial"/>
            <w:b/>
            <w:iCs/>
            <w:sz w:val="20"/>
            <w:szCs w:val="20"/>
            <w:rPrChange w:id="3" w:author="Kubicz Adam" w:date="2025-08-07T12:49:00Z" w16du:dateUtc="2025-08-07T10:49:00Z">
              <w:rPr>
                <w:rFonts w:ascii="Arial" w:hAnsi="Arial" w:cs="Arial"/>
                <w:b/>
                <w:iCs/>
                <w:sz w:val="22"/>
                <w:szCs w:val="22"/>
                <w:highlight w:val="yellow"/>
              </w:rPr>
            </w:rPrChange>
          </w:rPr>
          <w:t>4</w:t>
        </w:r>
      </w:ins>
      <w:del w:id="4" w:author="Kubicz Adam" w:date="2025-08-04T11:38:00Z" w16du:dateUtc="2025-08-04T09:38:00Z">
        <w:r w:rsidRPr="00E64DAF" w:rsidDel="00525FF8">
          <w:rPr>
            <w:rFonts w:ascii="Arial" w:hAnsi="Arial" w:cs="Arial"/>
            <w:b/>
            <w:iCs/>
            <w:sz w:val="20"/>
            <w:szCs w:val="20"/>
            <w:rPrChange w:id="5" w:author="Kubicz Adam" w:date="2025-08-07T12:49:00Z" w16du:dateUtc="2025-08-07T10:49:00Z">
              <w:rPr>
                <w:rFonts w:ascii="Arial" w:hAnsi="Arial" w:cs="Arial"/>
                <w:b/>
                <w:iCs/>
                <w:sz w:val="22"/>
                <w:szCs w:val="22"/>
                <w:highlight w:val="yellow"/>
              </w:rPr>
            </w:rPrChange>
          </w:rPr>
          <w:delText>__</w:delText>
        </w:r>
      </w:del>
      <w:r w:rsidRPr="00E64DAF">
        <w:rPr>
          <w:rFonts w:ascii="Arial" w:hAnsi="Arial" w:cs="Arial"/>
          <w:b/>
          <w:iCs/>
          <w:sz w:val="20"/>
          <w:szCs w:val="20"/>
          <w:rPrChange w:id="6" w:author="Kubicz Adam" w:date="2025-08-07T12:49:00Z" w16du:dateUtc="2025-08-07T10:49:00Z">
            <w:rPr>
              <w:rFonts w:ascii="Arial" w:hAnsi="Arial" w:cs="Arial"/>
              <w:b/>
              <w:iCs/>
              <w:sz w:val="22"/>
              <w:szCs w:val="22"/>
            </w:rPr>
          </w:rPrChange>
        </w:rPr>
        <w:t xml:space="preserve"> do </w:t>
      </w:r>
      <w:r w:rsidR="00CF002B" w:rsidRPr="00E64DAF">
        <w:rPr>
          <w:rFonts w:ascii="Arial" w:hAnsi="Arial" w:cs="Arial"/>
          <w:b/>
          <w:iCs/>
          <w:sz w:val="20"/>
          <w:szCs w:val="20"/>
          <w:rPrChange w:id="7" w:author="Kubicz Adam" w:date="2025-08-07T12:49:00Z" w16du:dateUtc="2025-08-07T10:49:00Z">
            <w:rPr>
              <w:rFonts w:ascii="Arial" w:hAnsi="Arial" w:cs="Arial"/>
              <w:b/>
              <w:iCs/>
              <w:sz w:val="22"/>
              <w:szCs w:val="22"/>
            </w:rPr>
          </w:rPrChange>
        </w:rPr>
        <w:t>Informacji o postępowaniu</w:t>
      </w:r>
      <w:r w:rsidRPr="00E64DAF">
        <w:rPr>
          <w:rFonts w:ascii="Arial" w:hAnsi="Arial" w:cs="Arial"/>
          <w:b/>
          <w:iCs/>
          <w:sz w:val="20"/>
          <w:szCs w:val="20"/>
          <w:rPrChange w:id="8" w:author="Kubicz Adam" w:date="2025-08-07T12:49:00Z" w16du:dateUtc="2025-08-07T10:49:00Z">
            <w:rPr>
              <w:rFonts w:ascii="Arial" w:hAnsi="Arial" w:cs="Arial"/>
              <w:b/>
              <w:iCs/>
              <w:sz w:val="22"/>
              <w:szCs w:val="22"/>
            </w:rPr>
          </w:rPrChange>
        </w:rPr>
        <w:t xml:space="preserve"> – Oświadczenie o akceptacji </w:t>
      </w:r>
      <w:r w:rsidR="00CF002B" w:rsidRPr="00E64DAF">
        <w:rPr>
          <w:rFonts w:ascii="Arial" w:hAnsi="Arial" w:cs="Arial"/>
          <w:b/>
          <w:iCs/>
          <w:sz w:val="20"/>
          <w:szCs w:val="20"/>
          <w:rPrChange w:id="9" w:author="Kubicz Adam" w:date="2025-08-07T12:49:00Z" w16du:dateUtc="2025-08-07T10:49:00Z">
            <w:rPr>
              <w:rFonts w:ascii="Arial" w:hAnsi="Arial" w:cs="Arial"/>
              <w:b/>
              <w:iCs/>
              <w:sz w:val="22"/>
              <w:szCs w:val="22"/>
            </w:rPr>
          </w:rPrChange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4666EB72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ins w:id="10" w:author="Kubicz Adam" w:date="2025-08-04T11:40:00Z" w16du:dateUtc="2025-08-04T09:40:00Z">
        <w:r w:rsidR="00525FF8">
          <w:rPr>
            <w:rFonts w:ascii="Arial" w:eastAsia="Arial" w:hAnsi="Arial" w:cs="Arial"/>
            <w:color w:val="auto"/>
            <w:sz w:val="22"/>
            <w:szCs w:val="22"/>
            <w:lang w:eastAsia="ar-SA"/>
          </w:rPr>
          <w:t xml:space="preserve"> PZ.294</w:t>
        </w:r>
      </w:ins>
      <w:ins w:id="11" w:author="Kubicz Adam" w:date="2025-08-07T12:28:00Z" w16du:dateUtc="2025-08-07T10:28:00Z">
        <w:r w:rsidR="00AA3A8E">
          <w:rPr>
            <w:rFonts w:ascii="Arial" w:eastAsia="Arial" w:hAnsi="Arial" w:cs="Arial"/>
            <w:color w:val="auto"/>
            <w:sz w:val="22"/>
            <w:szCs w:val="22"/>
            <w:lang w:eastAsia="ar-SA"/>
          </w:rPr>
          <w:t>.</w:t>
        </w:r>
      </w:ins>
      <w:ins w:id="12" w:author="Kubicz Adam" w:date="2025-12-05T08:03:00Z" w16du:dateUtc="2025-12-05T07:03:00Z">
        <w:r w:rsidR="00D67046">
          <w:rPr>
            <w:rFonts w:ascii="Arial" w:eastAsia="Arial" w:hAnsi="Arial" w:cs="Arial"/>
            <w:color w:val="auto"/>
            <w:sz w:val="22"/>
            <w:szCs w:val="22"/>
            <w:lang w:eastAsia="ar-SA"/>
          </w:rPr>
          <w:t>25166.2025</w:t>
        </w:r>
      </w:ins>
      <w:del w:id="13" w:author="Kubicz Adam" w:date="2025-08-04T11:40:00Z" w16du:dateUtc="2025-08-04T09:40:00Z">
        <w:r w:rsidRPr="003D4539" w:rsidDel="00525FF8">
          <w:rPr>
            <w:rFonts w:ascii="Arial" w:eastAsia="Arial" w:hAnsi="Arial" w:cs="Arial"/>
            <w:color w:val="auto"/>
            <w:sz w:val="22"/>
            <w:szCs w:val="22"/>
            <w:lang w:eastAsia="ar-SA"/>
          </w:rPr>
          <w:delText xml:space="preserve"> </w:delText>
        </w:r>
        <w:r w:rsidRPr="003D4539" w:rsidDel="00525FF8">
          <w:rPr>
            <w:rFonts w:ascii="Arial" w:eastAsia="Arial" w:hAnsi="Arial" w:cs="Arial"/>
            <w:color w:val="auto"/>
            <w:sz w:val="22"/>
            <w:szCs w:val="22"/>
            <w:highlight w:val="yellow"/>
            <w:lang w:eastAsia="ar-SA"/>
          </w:rPr>
          <w:delText>………………….</w:delText>
        </w:r>
        <w:r w:rsidRPr="003D4539" w:rsidDel="00525FF8">
          <w:rPr>
            <w:rFonts w:ascii="Arial" w:eastAsia="Arial" w:hAnsi="Arial" w:cs="Arial"/>
            <w:color w:val="auto"/>
            <w:sz w:val="22"/>
            <w:szCs w:val="22"/>
            <w:lang w:eastAsia="ar-SA"/>
          </w:rPr>
          <w:delText xml:space="preserve"> </w:delText>
        </w:r>
        <w:r w:rsidRPr="003D4539" w:rsidDel="00525FF8">
          <w:rPr>
            <w:rFonts w:ascii="Arial" w:eastAsia="Arial" w:hAnsi="Arial" w:cs="Arial"/>
            <w:i/>
            <w:color w:val="auto"/>
            <w:sz w:val="22"/>
            <w:szCs w:val="22"/>
            <w:highlight w:val="green"/>
            <w:lang w:eastAsia="ar-SA"/>
          </w:rPr>
          <w:delText>(nr kancelaryjny</w:delText>
        </w:r>
        <w:r w:rsidRPr="003D4539" w:rsidDel="00525FF8">
          <w:rPr>
            <w:rFonts w:ascii="Arial" w:eastAsia="Arial" w:hAnsi="Arial" w:cs="Arial"/>
            <w:i/>
            <w:iCs/>
            <w:color w:val="auto"/>
            <w:sz w:val="22"/>
            <w:szCs w:val="22"/>
            <w:highlight w:val="green"/>
            <w:lang w:eastAsia="ar-SA"/>
          </w:rPr>
          <w:delText xml:space="preserve"> nadany przez Platformę zakupową zgodnie z Instruk</w:delText>
        </w:r>
      </w:del>
      <w:del w:id="14" w:author="Kubicz Adam" w:date="2025-08-04T11:39:00Z" w16du:dateUtc="2025-08-04T09:39:00Z">
        <w:r w:rsidRPr="003D4539" w:rsidDel="00525FF8">
          <w:rPr>
            <w:rFonts w:ascii="Arial" w:eastAsia="Arial" w:hAnsi="Arial" w:cs="Arial"/>
            <w:i/>
            <w:iCs/>
            <w:color w:val="auto"/>
            <w:sz w:val="22"/>
            <w:szCs w:val="22"/>
            <w:highlight w:val="green"/>
            <w:lang w:eastAsia="ar-SA"/>
          </w:rPr>
          <w:delText>cją Ia-24</w:delText>
        </w:r>
        <w:r w:rsidRPr="003D4539" w:rsidDel="00525FF8">
          <w:rPr>
            <w:rFonts w:ascii="Arial" w:eastAsia="Arial" w:hAnsi="Arial" w:cs="Arial"/>
            <w:i/>
            <w:color w:val="auto"/>
            <w:sz w:val="22"/>
            <w:szCs w:val="22"/>
            <w:highlight w:val="green"/>
            <w:lang w:eastAsia="ar-SA"/>
          </w:rPr>
          <w:delText>)</w:delText>
        </w:r>
      </w:del>
    </w:p>
    <w:p w14:paraId="760BDC16" w14:textId="017BD94D" w:rsidR="00FB0E2E" w:rsidRPr="00AA3A8E" w:rsidRDefault="003D4539" w:rsidP="003D4539">
      <w:pPr>
        <w:rPr>
          <w:ins w:id="15" w:author="Kubicz Adam" w:date="2025-08-04T11:40:00Z" w16du:dateUtc="2025-08-04T09:40:00Z"/>
          <w:rFonts w:ascii="Arial" w:eastAsia="Arial" w:hAnsi="Arial" w:cs="Arial"/>
          <w:bCs/>
          <w:color w:val="auto"/>
          <w:sz w:val="22"/>
          <w:szCs w:val="22"/>
          <w:lang w:eastAsia="ar-SA"/>
          <w:rPrChange w:id="16" w:author="Kubicz Adam" w:date="2025-08-07T12:28:00Z" w16du:dateUtc="2025-08-07T10:28:00Z">
            <w:rPr>
              <w:ins w:id="17" w:author="Kubicz Adam" w:date="2025-08-04T11:40:00Z" w16du:dateUtc="2025-08-04T09:40:00Z"/>
              <w:rFonts w:ascii="Arial" w:eastAsia="Arial" w:hAnsi="Arial" w:cs="Arial"/>
              <w:i/>
              <w:iCs/>
              <w:color w:val="auto"/>
              <w:sz w:val="22"/>
              <w:szCs w:val="22"/>
              <w:lang w:eastAsia="ar-SA"/>
            </w:rPr>
          </w:rPrChange>
        </w:rPr>
      </w:pPr>
      <w:r w:rsidRPr="00525FF8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ins w:id="18" w:author="Kubicz Adam" w:date="2025-08-04T11:40:00Z" w16du:dateUtc="2025-08-04T09:40:00Z">
        <w:r w:rsidR="00525FF8" w:rsidRPr="00525FF8">
          <w:rPr>
            <w:rFonts w:ascii="Arial" w:eastAsia="Arial" w:hAnsi="Arial" w:cs="Arial"/>
            <w:color w:val="auto"/>
            <w:sz w:val="22"/>
            <w:szCs w:val="22"/>
            <w:lang w:eastAsia="ar-SA"/>
            <w:rPrChange w:id="19" w:author="Kubicz Adam" w:date="2025-08-04T11:40:00Z" w16du:dateUtc="2025-08-04T09:40:00Z">
              <w:rPr>
                <w:rFonts w:ascii="Arial" w:eastAsia="Arial" w:hAnsi="Arial" w:cs="Arial"/>
                <w:i/>
                <w:iCs/>
                <w:color w:val="auto"/>
                <w:sz w:val="22"/>
                <w:szCs w:val="22"/>
                <w:lang w:eastAsia="ar-SA"/>
              </w:rPr>
            </w:rPrChange>
          </w:rPr>
          <w:t xml:space="preserve"> </w:t>
        </w:r>
      </w:ins>
      <w:ins w:id="20" w:author="Kubicz Adam" w:date="2025-08-07T12:28:00Z">
        <w:r w:rsidR="00AA3A8E" w:rsidRPr="00AA3A8E">
          <w:rPr>
            <w:rFonts w:ascii="Arial" w:eastAsia="Arial" w:hAnsi="Arial" w:cs="Arial"/>
            <w:bCs/>
            <w:color w:val="auto"/>
            <w:sz w:val="22"/>
            <w:szCs w:val="22"/>
            <w:lang w:eastAsia="ar-SA"/>
            <w:rPrChange w:id="21" w:author="Kubicz Adam" w:date="2025-08-07T12:28:00Z" w16du:dateUtc="2025-08-07T10:28:00Z">
              <w:rPr>
                <w:rFonts w:ascii="Arial" w:eastAsia="Arial" w:hAnsi="Arial" w:cs="Arial"/>
                <w:b/>
                <w:color w:val="auto"/>
                <w:sz w:val="22"/>
                <w:szCs w:val="22"/>
                <w:lang w:eastAsia="ar-SA"/>
              </w:rPr>
            </w:rPrChange>
          </w:rPr>
          <w:t>0443/IZ10GM/</w:t>
        </w:r>
      </w:ins>
      <w:ins w:id="22" w:author="Kubicz Adam" w:date="2025-12-10T11:57:00Z" w16du:dateUtc="2025-12-10T10:57:00Z">
        <w:r w:rsidR="0042138E">
          <w:rPr>
            <w:rFonts w:ascii="Arial" w:eastAsia="Arial" w:hAnsi="Arial" w:cs="Arial"/>
            <w:bCs/>
            <w:color w:val="auto"/>
            <w:sz w:val="22"/>
            <w:szCs w:val="22"/>
            <w:lang w:eastAsia="ar-SA"/>
          </w:rPr>
          <w:t>06011/05553/25/P</w:t>
        </w:r>
      </w:ins>
      <w:del w:id="23" w:author="Kubicz Adam" w:date="2025-08-04T11:40:00Z" w16du:dateUtc="2025-08-04T09:40:00Z">
        <w:r w:rsidRPr="00AA3A8E" w:rsidDel="00525FF8">
          <w:rPr>
            <w:rFonts w:ascii="Arial" w:eastAsia="Arial" w:hAnsi="Arial" w:cs="Arial"/>
            <w:bCs/>
            <w:color w:val="auto"/>
            <w:sz w:val="22"/>
            <w:szCs w:val="22"/>
            <w:lang w:eastAsia="ar-SA"/>
          </w:rPr>
          <w:delText xml:space="preserve"> </w:delText>
        </w:r>
        <w:r w:rsidRPr="00AA3A8E" w:rsidDel="00525FF8">
          <w:rPr>
            <w:rFonts w:ascii="Arial" w:eastAsia="Arial" w:hAnsi="Arial" w:cs="Arial"/>
            <w:bCs/>
            <w:color w:val="auto"/>
            <w:sz w:val="22"/>
            <w:szCs w:val="22"/>
            <w:highlight w:val="yellow"/>
            <w:lang w:eastAsia="ar-SA"/>
          </w:rPr>
          <w:delText>………………………</w:delText>
        </w:r>
        <w:r w:rsidRPr="00AA3A8E" w:rsidDel="00525FF8">
          <w:rPr>
            <w:rFonts w:ascii="Arial" w:eastAsia="Arial" w:hAnsi="Arial" w:cs="Arial"/>
            <w:bCs/>
            <w:color w:val="auto"/>
            <w:sz w:val="22"/>
            <w:szCs w:val="22"/>
            <w:lang w:eastAsia="ar-SA"/>
          </w:rPr>
          <w:delText xml:space="preserve"> </w:delText>
        </w:r>
        <w:r w:rsidRPr="00AA3A8E" w:rsidDel="00525FF8">
          <w:rPr>
            <w:rFonts w:ascii="Arial" w:eastAsia="Arial" w:hAnsi="Arial" w:cs="Arial"/>
            <w:bCs/>
            <w:color w:val="auto"/>
            <w:sz w:val="22"/>
            <w:szCs w:val="22"/>
            <w:highlight w:val="green"/>
            <w:lang w:eastAsia="ar-SA"/>
            <w:rPrChange w:id="24" w:author="Kubicz Adam" w:date="2025-08-07T12:28:00Z" w16du:dateUtc="2025-08-07T10:28:00Z">
              <w:rPr>
                <w:rFonts w:ascii="Arial" w:eastAsia="Arial" w:hAnsi="Arial" w:cs="Arial"/>
                <w:i/>
                <w:iCs/>
                <w:color w:val="auto"/>
                <w:sz w:val="22"/>
                <w:szCs w:val="22"/>
                <w:highlight w:val="green"/>
                <w:lang w:eastAsia="ar-SA"/>
              </w:rPr>
            </w:rPrChange>
          </w:rPr>
          <w:delText>(Nr nadany przez Platformę Zakupową: …/P)</w:delText>
        </w:r>
      </w:del>
    </w:p>
    <w:p w14:paraId="7304D1B4" w14:textId="77777777" w:rsidR="00525FF8" w:rsidRDefault="00525FF8" w:rsidP="003D4539">
      <w:pPr>
        <w:rPr>
          <w:rFonts w:ascii="Arial" w:hAnsi="Arial" w:cs="Arial"/>
          <w:b/>
          <w:bCs/>
          <w:sz w:val="22"/>
          <w:szCs w:val="22"/>
        </w:rPr>
      </w:pP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525FF8" w:rsidRDefault="00FB0E2E" w:rsidP="00FB0E2E">
      <w:pPr>
        <w:rPr>
          <w:rFonts w:ascii="Arial" w:hAnsi="Arial" w:cs="Arial"/>
          <w:b/>
          <w:sz w:val="22"/>
          <w:szCs w:val="22"/>
        </w:rPr>
      </w:pPr>
      <w:r w:rsidRPr="00525FF8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525FF8" w:rsidRDefault="00FB0E2E" w:rsidP="00FB0E2E">
      <w:pPr>
        <w:rPr>
          <w:rFonts w:ascii="Arial" w:hAnsi="Arial" w:cs="Arial"/>
          <w:b/>
          <w:sz w:val="22"/>
          <w:szCs w:val="22"/>
        </w:rPr>
      </w:pPr>
      <w:r w:rsidRPr="00525FF8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Pr="00525FF8" w:rsidDel="00525FF8" w:rsidRDefault="00FB0E2E" w:rsidP="00525FF8">
      <w:pPr>
        <w:rPr>
          <w:del w:id="25" w:author="Kubicz Adam" w:date="2025-08-04T11:41:00Z" w16du:dateUtc="2025-08-04T09:41:00Z"/>
          <w:rFonts w:ascii="Arial" w:hAnsi="Arial" w:cs="Arial"/>
          <w:b/>
          <w:i/>
          <w:sz w:val="22"/>
          <w:szCs w:val="22"/>
        </w:rPr>
      </w:pPr>
      <w:r w:rsidRPr="00525FF8">
        <w:rPr>
          <w:rFonts w:ascii="Arial" w:hAnsi="Arial" w:cs="Arial"/>
          <w:b/>
          <w:sz w:val="22"/>
          <w:szCs w:val="22"/>
        </w:rPr>
        <w:t>03-734 Warszawa</w:t>
      </w:r>
    </w:p>
    <w:p w14:paraId="3A732A47" w14:textId="4B8F8AE4" w:rsidR="00525FF8" w:rsidRPr="00525FF8" w:rsidRDefault="00525FF8" w:rsidP="00525FF8">
      <w:pPr>
        <w:rPr>
          <w:ins w:id="26" w:author="Kubicz Adam" w:date="2025-08-04T11:41:00Z" w16du:dateUtc="2025-08-04T09:41:00Z"/>
          <w:rFonts w:ascii="Arial" w:hAnsi="Arial" w:cs="Arial"/>
          <w:b/>
          <w:sz w:val="22"/>
          <w:szCs w:val="22"/>
          <w:highlight w:val="yellow"/>
          <w:rPrChange w:id="27" w:author="Kubicz Adam" w:date="2025-08-04T11:41:00Z" w16du:dateUtc="2025-08-04T09:41:00Z">
            <w:rPr>
              <w:ins w:id="28" w:author="Kubicz Adam" w:date="2025-08-04T11:41:00Z" w16du:dateUtc="2025-08-04T09:41:00Z"/>
              <w:rFonts w:ascii="Arial" w:hAnsi="Arial" w:cs="Arial"/>
              <w:b/>
              <w:sz w:val="16"/>
              <w:szCs w:val="16"/>
              <w:highlight w:val="yellow"/>
            </w:rPr>
          </w:rPrChange>
        </w:rPr>
      </w:pPr>
    </w:p>
    <w:p w14:paraId="30A39046" w14:textId="25EB3790" w:rsidR="00525FF8" w:rsidRPr="00525FF8" w:rsidRDefault="00525FF8" w:rsidP="00525FF8">
      <w:pPr>
        <w:rPr>
          <w:ins w:id="29" w:author="Kubicz Adam" w:date="2025-08-04T11:41:00Z" w16du:dateUtc="2025-08-04T09:41:00Z"/>
          <w:rFonts w:ascii="Arial" w:hAnsi="Arial" w:cs="Arial"/>
          <w:b/>
          <w:sz w:val="22"/>
          <w:szCs w:val="22"/>
          <w:rPrChange w:id="30" w:author="Kubicz Adam" w:date="2025-08-04T11:41:00Z" w16du:dateUtc="2025-08-04T09:41:00Z">
            <w:rPr>
              <w:ins w:id="31" w:author="Kubicz Adam" w:date="2025-08-04T11:41:00Z" w16du:dateUtc="2025-08-04T09:41:00Z"/>
              <w:rFonts w:ascii="Arial" w:hAnsi="Arial" w:cs="Arial"/>
              <w:b/>
              <w:sz w:val="16"/>
              <w:szCs w:val="16"/>
            </w:rPr>
          </w:rPrChange>
        </w:rPr>
      </w:pPr>
      <w:ins w:id="32" w:author="Kubicz Adam" w:date="2025-08-04T11:41:00Z" w16du:dateUtc="2025-08-04T09:41:00Z">
        <w:r w:rsidRPr="00525FF8">
          <w:rPr>
            <w:rFonts w:ascii="Arial" w:hAnsi="Arial" w:cs="Arial"/>
            <w:b/>
            <w:sz w:val="22"/>
            <w:szCs w:val="22"/>
            <w:rPrChange w:id="33" w:author="Kubicz Adam" w:date="2025-08-04T11:41:00Z" w16du:dateUtc="2025-08-04T09:41:00Z">
              <w:rPr>
                <w:rFonts w:ascii="Arial" w:hAnsi="Arial" w:cs="Arial"/>
                <w:b/>
                <w:sz w:val="16"/>
                <w:szCs w:val="16"/>
              </w:rPr>
            </w:rPrChange>
          </w:rPr>
          <w:t>Zakład Linii Kolejowych w Częstochowie</w:t>
        </w:r>
      </w:ins>
    </w:p>
    <w:p w14:paraId="20B3FC99" w14:textId="77777777" w:rsidR="00525FF8" w:rsidRDefault="00525FF8" w:rsidP="00525FF8">
      <w:pPr>
        <w:rPr>
          <w:ins w:id="34" w:author="Kubicz Adam" w:date="2025-08-04T11:42:00Z" w16du:dateUtc="2025-08-04T09:42:00Z"/>
          <w:rFonts w:ascii="Arial" w:hAnsi="Arial" w:cs="Arial"/>
          <w:b/>
          <w:sz w:val="22"/>
          <w:szCs w:val="22"/>
        </w:rPr>
      </w:pPr>
      <w:ins w:id="35" w:author="Kubicz Adam" w:date="2025-08-04T11:41:00Z" w16du:dateUtc="2025-08-04T09:41:00Z">
        <w:r w:rsidRPr="00525FF8">
          <w:rPr>
            <w:rFonts w:ascii="Arial" w:hAnsi="Arial" w:cs="Arial"/>
            <w:b/>
            <w:sz w:val="22"/>
            <w:szCs w:val="22"/>
            <w:rPrChange w:id="36" w:author="Kubicz Adam" w:date="2025-08-04T11:41:00Z" w16du:dateUtc="2025-08-04T09:41:00Z">
              <w:rPr>
                <w:rFonts w:ascii="Arial" w:hAnsi="Arial" w:cs="Arial"/>
                <w:sz w:val="16"/>
                <w:szCs w:val="16"/>
              </w:rPr>
            </w:rPrChange>
          </w:rPr>
          <w:t xml:space="preserve">ul. Boya-Żeleńskiego 7/9, </w:t>
        </w:r>
      </w:ins>
    </w:p>
    <w:p w14:paraId="0DE299A3" w14:textId="1AB4AF40" w:rsidR="00525FF8" w:rsidRPr="004D6EC9" w:rsidRDefault="00525FF8" w:rsidP="00525FF8">
      <w:pPr>
        <w:rPr>
          <w:ins w:id="37" w:author="Kubicz Adam" w:date="2025-08-04T11:41:00Z" w16du:dateUtc="2025-08-04T09:41:00Z"/>
          <w:rFonts w:ascii="Arial" w:hAnsi="Arial" w:cs="Arial"/>
          <w:sz w:val="16"/>
          <w:szCs w:val="16"/>
        </w:rPr>
      </w:pPr>
      <w:ins w:id="38" w:author="Kubicz Adam" w:date="2025-08-04T11:41:00Z" w16du:dateUtc="2025-08-04T09:41:00Z">
        <w:r w:rsidRPr="00525FF8">
          <w:rPr>
            <w:rFonts w:ascii="Arial" w:hAnsi="Arial" w:cs="Arial"/>
            <w:b/>
            <w:sz w:val="22"/>
            <w:szCs w:val="22"/>
            <w:rPrChange w:id="39" w:author="Kubicz Adam" w:date="2025-08-04T11:41:00Z" w16du:dateUtc="2025-08-04T09:41:00Z">
              <w:rPr>
                <w:rFonts w:ascii="Arial" w:hAnsi="Arial" w:cs="Arial"/>
                <w:sz w:val="16"/>
                <w:szCs w:val="16"/>
              </w:rPr>
            </w:rPrChange>
          </w:rPr>
          <w:t>42-217 Częstochowa</w:t>
        </w:r>
      </w:ins>
    </w:p>
    <w:p w14:paraId="7612475F" w14:textId="77777777" w:rsidR="00525FF8" w:rsidRDefault="00525FF8" w:rsidP="00FB0E2E">
      <w:pPr>
        <w:rPr>
          <w:ins w:id="40" w:author="Kubicz Adam" w:date="2025-08-04T11:41:00Z" w16du:dateUtc="2025-08-04T09:41:00Z"/>
          <w:rFonts w:ascii="Arial" w:hAnsi="Arial" w:cs="Arial"/>
          <w:b/>
          <w:sz w:val="22"/>
          <w:szCs w:val="22"/>
        </w:rPr>
      </w:pPr>
    </w:p>
    <w:p w14:paraId="74ED54ED" w14:textId="77777777" w:rsidR="00FB0E2E" w:rsidDel="00525FF8" w:rsidRDefault="00FB0E2E" w:rsidP="00FB0E2E">
      <w:pPr>
        <w:rPr>
          <w:del w:id="41" w:author="Kubicz Adam" w:date="2025-08-04T11:41:00Z" w16du:dateUtc="2025-08-04T09:41:00Z"/>
          <w:rFonts w:ascii="Arial" w:hAnsi="Arial" w:cs="Arial"/>
          <w:b/>
          <w:sz w:val="22"/>
          <w:szCs w:val="22"/>
        </w:rPr>
      </w:pPr>
      <w:del w:id="42" w:author="Kubicz Adam" w:date="2025-08-04T11:41:00Z" w16du:dateUtc="2025-08-04T09:41:00Z">
        <w:r w:rsidDel="00525FF8">
          <w:rPr>
            <w:rFonts w:ascii="Arial" w:hAnsi="Arial" w:cs="Arial"/>
            <w:b/>
            <w:sz w:val="22"/>
            <w:szCs w:val="22"/>
          </w:rPr>
          <w:delText xml:space="preserve">……………………………………………………….. </w:delText>
        </w:r>
      </w:del>
    </w:p>
    <w:p w14:paraId="4FE01064" w14:textId="77777777" w:rsidR="00686BE4" w:rsidRPr="00686BE4" w:rsidRDefault="00FB0E2E">
      <w:pPr>
        <w:rPr>
          <w:rFonts w:ascii="Arial" w:hAnsi="Arial" w:cs="Arial"/>
          <w:b/>
          <w:sz w:val="22"/>
          <w:szCs w:val="22"/>
        </w:rPr>
        <w:pPrChange w:id="43" w:author="Kubicz Adam" w:date="2025-08-04T11:41:00Z" w16du:dateUtc="2025-08-04T09:41:00Z">
          <w:pPr>
            <w:spacing w:after="960"/>
          </w:pPr>
        </w:pPrChange>
      </w:pPr>
      <w:del w:id="44" w:author="Kubicz Adam" w:date="2025-08-04T11:41:00Z" w16du:dateUtc="2025-08-04T09:41:00Z">
        <w:r w:rsidRPr="009564BD" w:rsidDel="00525FF8">
          <w:rPr>
            <w:rFonts w:ascii="Arial" w:hAnsi="Arial" w:cs="Arial"/>
            <w:b/>
            <w:i/>
            <w:sz w:val="22"/>
            <w:szCs w:val="22"/>
            <w:highlight w:val="green"/>
          </w:rPr>
          <w:delText>(należy wpisać nazwę jednostki organizacyjnej prowadzącej postępowanie)</w:delText>
        </w:r>
      </w:del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CC78FFD" w:rsidR="00CF5DA6" w:rsidRPr="00612017" w:rsidRDefault="00CF5DA6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  <w:pPrChange w:id="45" w:author="Kubicz Adam" w:date="2025-08-07T12:29:00Z" w16du:dateUtc="2025-08-07T10:29:00Z">
          <w:pPr>
            <w:tabs>
              <w:tab w:val="left" w:pos="1725"/>
            </w:tabs>
            <w:spacing w:line="360" w:lineRule="auto"/>
          </w:pPr>
        </w:pPrChange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525FF8">
        <w:rPr>
          <w:rFonts w:ascii="Arial" w:hAnsi="Arial" w:cs="Arial"/>
          <w:b/>
          <w:bCs/>
          <w:sz w:val="22"/>
          <w:szCs w:val="22"/>
        </w:rPr>
        <w:t>„</w:t>
      </w:r>
      <w:ins w:id="46" w:author="Kubicz Adam" w:date="2025-08-04T11:42:00Z" w16du:dateUtc="2025-08-04T09:42:00Z">
        <w:r w:rsidR="00525FF8" w:rsidRPr="00525FF8">
          <w:rPr>
            <w:rFonts w:ascii="Arial" w:hAnsi="Arial" w:cs="Arial"/>
            <w:b/>
            <w:sz w:val="22"/>
            <w:szCs w:val="22"/>
            <w:rPrChange w:id="47" w:author="Kubicz Adam" w:date="2025-08-04T11:43:00Z" w16du:dateUtc="2025-08-04T09:43:00Z">
              <w:rPr>
                <w:rFonts w:ascii="Arial" w:hAnsi="Arial" w:cs="Arial"/>
                <w:b/>
              </w:rPr>
            </w:rPrChange>
          </w:rPr>
          <w:t xml:space="preserve">Dostawy materiałów </w:t>
        </w:r>
      </w:ins>
      <w:ins w:id="48" w:author="Kubicz Adam" w:date="2025-10-23T13:54:00Z" w16du:dateUtc="2025-10-23T11:54:00Z">
        <w:r w:rsidR="00316C15">
          <w:rPr>
            <w:rFonts w:ascii="Arial" w:hAnsi="Arial" w:cs="Arial"/>
            <w:b/>
            <w:sz w:val="22"/>
            <w:szCs w:val="22"/>
          </w:rPr>
          <w:t>eksploatacyjnych oraz części zamiennych do lekkich urządzeń spalinowych</w:t>
        </w:r>
      </w:ins>
      <w:del w:id="49" w:author="Kubicz Adam" w:date="2025-08-04T11:42:00Z" w16du:dateUtc="2025-08-04T09:42:00Z">
        <w:r w:rsidRPr="00525FF8" w:rsidDel="00525FF8">
          <w:rPr>
            <w:rFonts w:ascii="Arial" w:hAnsi="Arial" w:cs="Arial"/>
            <w:b/>
            <w:bCs/>
            <w:sz w:val="22"/>
            <w:szCs w:val="22"/>
            <w:highlight w:val="yellow"/>
          </w:rPr>
          <w:delText>……………………………………………………</w:delText>
        </w:r>
      </w:del>
      <w:r w:rsidRPr="00525FF8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  <w:pPrChange w:id="50" w:author="Kubicz Adam" w:date="2025-08-04T11:43:00Z" w16du:dateUtc="2025-08-04T09:43:00Z">
          <w:pPr>
            <w:numPr>
              <w:numId w:val="2"/>
            </w:numPr>
            <w:spacing w:line="360" w:lineRule="auto"/>
            <w:ind w:left="360" w:hanging="360"/>
          </w:pPr>
        </w:pPrChange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9FD9481" w:rsidR="00B35B55" w:rsidRPr="00525FF8" w:rsidRDefault="00B35B5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  <w:pPrChange w:id="51" w:author="Kubicz Adam" w:date="2025-08-04T11:43:00Z" w16du:dateUtc="2025-08-04T09:43:00Z">
          <w:pPr>
            <w:numPr>
              <w:numId w:val="2"/>
            </w:numPr>
            <w:spacing w:line="360" w:lineRule="auto"/>
            <w:ind w:left="360" w:hanging="360"/>
          </w:pPr>
        </w:pPrChange>
      </w:pPr>
      <w:r w:rsidRPr="00525FF8"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Pr="00525FF8">
        <w:rPr>
          <w:rFonts w:ascii="Arial" w:hAnsi="Arial" w:cs="Arial"/>
          <w:sz w:val="22"/>
          <w:szCs w:val="22"/>
          <w:rPrChange w:id="52" w:author="Kubicz Adam" w:date="2025-08-04T11:45:00Z" w16du:dateUtc="2025-08-04T09:45:00Z">
            <w:rPr>
              <w:rFonts w:ascii="Arial" w:hAnsi="Arial" w:cs="Arial"/>
              <w:sz w:val="22"/>
              <w:szCs w:val="22"/>
              <w:highlight w:val="yellow"/>
            </w:rPr>
          </w:rPrChange>
        </w:rPr>
        <w:t>oraz zapisach Umowy</w:t>
      </w:r>
      <w:ins w:id="53" w:author="Kubicz Adam" w:date="2025-08-04T11:43:00Z" w16du:dateUtc="2025-08-04T09:43:00Z">
        <w:r w:rsidR="00525FF8" w:rsidRPr="00525FF8">
          <w:rPr>
            <w:rFonts w:ascii="Arial" w:hAnsi="Arial" w:cs="Arial"/>
            <w:sz w:val="22"/>
            <w:szCs w:val="22"/>
          </w:rPr>
          <w:t>.</w:t>
        </w:r>
      </w:ins>
      <w:del w:id="54" w:author="Kubicz Adam" w:date="2025-08-04T11:43:00Z" w16du:dateUtc="2025-08-04T09:43:00Z">
        <w:r w:rsidR="00CF002B" w:rsidRPr="00525FF8" w:rsidDel="00525FF8">
          <w:rPr>
            <w:rFonts w:ascii="Arial" w:hAnsi="Arial" w:cs="Arial"/>
            <w:sz w:val="22"/>
            <w:szCs w:val="22"/>
          </w:rPr>
          <w:delText>*</w:delText>
        </w:r>
        <w:r w:rsidRPr="00525FF8" w:rsidDel="00525FF8">
          <w:rPr>
            <w:rFonts w:ascii="Arial" w:hAnsi="Arial" w:cs="Arial"/>
            <w:sz w:val="22"/>
            <w:szCs w:val="22"/>
          </w:rPr>
          <w:delText>.</w:delText>
        </w:r>
        <w:r w:rsidR="00CF002B" w:rsidRPr="00525FF8" w:rsidDel="00525FF8">
          <w:rPr>
            <w:rFonts w:ascii="Arial" w:hAnsi="Arial" w:cs="Arial"/>
            <w:sz w:val="22"/>
            <w:szCs w:val="22"/>
          </w:rPr>
          <w:delText xml:space="preserve"> (</w:delText>
        </w:r>
        <w:r w:rsidR="00CF002B" w:rsidRPr="00525FF8" w:rsidDel="00525FF8">
          <w:rPr>
            <w:rFonts w:ascii="Arial" w:hAnsi="Arial" w:cs="Arial"/>
            <w:i/>
            <w:iCs/>
            <w:sz w:val="22"/>
            <w:szCs w:val="22"/>
            <w:rPrChange w:id="55" w:author="Kubicz Adam" w:date="2025-08-04T11:45:00Z" w16du:dateUtc="2025-08-04T09:45:00Z">
              <w:rPr>
                <w:rFonts w:ascii="Arial" w:hAnsi="Arial" w:cs="Arial"/>
                <w:i/>
                <w:iCs/>
                <w:sz w:val="22"/>
                <w:szCs w:val="22"/>
                <w:highlight w:val="green"/>
              </w:rPr>
            </w:rPrChange>
          </w:rPr>
          <w:delText>Zapis należy pozostawić jedynie w przypadku gdy przewidziana jest umowa</w:delText>
        </w:r>
        <w:r w:rsidR="00CF002B" w:rsidRPr="00525FF8" w:rsidDel="00525FF8">
          <w:rPr>
            <w:rFonts w:ascii="Arial" w:hAnsi="Arial" w:cs="Arial"/>
            <w:sz w:val="22"/>
            <w:szCs w:val="22"/>
          </w:rPr>
          <w:delText>)</w:delText>
        </w:r>
      </w:del>
    </w:p>
    <w:p w14:paraId="1EFE5A64" w14:textId="30FC44C2" w:rsidR="006079A8" w:rsidRPr="00525FF8" w:rsidRDefault="00B35B5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  <w:pPrChange w:id="56" w:author="Kubicz Adam" w:date="2025-08-04T11:43:00Z" w16du:dateUtc="2025-08-04T09:43:00Z">
          <w:pPr>
            <w:numPr>
              <w:numId w:val="2"/>
            </w:numPr>
            <w:spacing w:line="360" w:lineRule="auto"/>
            <w:ind w:left="360" w:hanging="360"/>
          </w:pPr>
        </w:pPrChange>
      </w:pPr>
      <w:r w:rsidRPr="00525FF8">
        <w:rPr>
          <w:rFonts w:ascii="Arial" w:hAnsi="Arial" w:cs="Arial"/>
          <w:sz w:val="22"/>
          <w:szCs w:val="22"/>
        </w:rPr>
        <w:t>U</w:t>
      </w:r>
      <w:r w:rsidR="006079A8" w:rsidRPr="00525FF8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525FF8">
        <w:rPr>
          <w:rFonts w:ascii="Arial" w:hAnsi="Arial" w:cs="Arial"/>
          <w:sz w:val="22"/>
          <w:szCs w:val="22"/>
        </w:rPr>
        <w:t xml:space="preserve"> okres</w:t>
      </w:r>
      <w:r w:rsidR="006079A8" w:rsidRPr="00525FF8">
        <w:rPr>
          <w:rFonts w:ascii="Arial" w:hAnsi="Arial" w:cs="Arial"/>
          <w:sz w:val="22"/>
          <w:szCs w:val="22"/>
        </w:rPr>
        <w:t xml:space="preserve"> wskazany w</w:t>
      </w:r>
      <w:r w:rsidR="00332EDF" w:rsidRPr="00525FF8">
        <w:rPr>
          <w:rFonts w:ascii="Arial" w:hAnsi="Arial" w:cs="Arial"/>
          <w:sz w:val="22"/>
          <w:szCs w:val="22"/>
        </w:rPr>
        <w:t xml:space="preserve"> </w:t>
      </w:r>
      <w:r w:rsidR="00CF002B" w:rsidRPr="00525FF8">
        <w:rPr>
          <w:rFonts w:ascii="Arial" w:hAnsi="Arial" w:cs="Arial"/>
          <w:sz w:val="22"/>
          <w:szCs w:val="22"/>
        </w:rPr>
        <w:t>Informacji o postępowaniu</w:t>
      </w:r>
      <w:r w:rsidRPr="00525FF8">
        <w:rPr>
          <w:rFonts w:ascii="Arial" w:hAnsi="Arial" w:cs="Arial"/>
          <w:sz w:val="22"/>
          <w:szCs w:val="22"/>
        </w:rPr>
        <w:t>.</w:t>
      </w:r>
    </w:p>
    <w:p w14:paraId="54B6E95E" w14:textId="3759F096" w:rsidR="006079A8" w:rsidRPr="00424206" w:rsidRDefault="00B35B55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  <w:pPrChange w:id="57" w:author="Kubicz Adam" w:date="2025-08-04T11:43:00Z" w16du:dateUtc="2025-08-04T09:43:00Z">
          <w:pPr>
            <w:pStyle w:val="Tekstpodstawowy2"/>
            <w:numPr>
              <w:numId w:val="2"/>
            </w:numPr>
            <w:spacing w:line="360" w:lineRule="auto"/>
            <w:ind w:left="360" w:hanging="360"/>
            <w:jc w:val="left"/>
          </w:pPr>
        </w:pPrChange>
      </w:pPr>
      <w:r w:rsidRPr="00525FF8">
        <w:rPr>
          <w:rFonts w:ascii="Arial" w:hAnsi="Arial" w:cs="Arial"/>
          <w:sz w:val="22"/>
          <w:szCs w:val="22"/>
        </w:rPr>
        <w:t>A</w:t>
      </w:r>
      <w:r w:rsidR="00315874" w:rsidRPr="00525FF8">
        <w:rPr>
          <w:rFonts w:ascii="Arial" w:hAnsi="Arial" w:cs="Arial"/>
          <w:sz w:val="22"/>
          <w:szCs w:val="22"/>
        </w:rPr>
        <w:t xml:space="preserve">kceptujemy bez zastrzeżeń </w:t>
      </w:r>
      <w:r w:rsidR="00315874" w:rsidRPr="00525FF8">
        <w:rPr>
          <w:rFonts w:ascii="Arial" w:hAnsi="Arial" w:cs="Arial"/>
          <w:sz w:val="22"/>
          <w:szCs w:val="22"/>
          <w:rPrChange w:id="58" w:author="Kubicz Adam" w:date="2025-08-04T11:45:00Z" w16du:dateUtc="2025-08-04T09:45:00Z">
            <w:rPr>
              <w:rFonts w:ascii="Arial" w:hAnsi="Arial" w:cs="Arial"/>
              <w:sz w:val="22"/>
              <w:szCs w:val="22"/>
              <w:highlight w:val="yellow"/>
            </w:rPr>
          </w:rPrChange>
        </w:rPr>
        <w:t>wzór</w:t>
      </w:r>
      <w:r w:rsidRPr="00525FF8">
        <w:rPr>
          <w:rFonts w:ascii="Arial" w:hAnsi="Arial" w:cs="Arial"/>
          <w:sz w:val="22"/>
          <w:szCs w:val="22"/>
          <w:rPrChange w:id="59" w:author="Kubicz Adam" w:date="2025-08-04T11:45:00Z" w16du:dateUtc="2025-08-04T09:45:00Z">
            <w:rPr>
              <w:rFonts w:ascii="Arial" w:hAnsi="Arial" w:cs="Arial"/>
              <w:sz w:val="22"/>
              <w:szCs w:val="22"/>
              <w:highlight w:val="yellow"/>
            </w:rPr>
          </w:rPrChange>
        </w:rPr>
        <w:t xml:space="preserve"> umowy</w:t>
      </w:r>
      <w:del w:id="60" w:author="Kubicz Adam" w:date="2025-08-04T11:44:00Z" w16du:dateUtc="2025-08-04T09:44:00Z">
        <w:r w:rsidR="005B0FFD" w:rsidRPr="00525FF8" w:rsidDel="00525FF8">
          <w:rPr>
            <w:rFonts w:ascii="Arial" w:hAnsi="Arial" w:cs="Arial"/>
            <w:sz w:val="22"/>
            <w:szCs w:val="22"/>
          </w:rPr>
          <w:delText xml:space="preserve">/ </w:delText>
        </w:r>
      </w:del>
      <w:del w:id="61" w:author="Kubicz Adam" w:date="2025-08-04T11:43:00Z" w16du:dateUtc="2025-08-04T09:43:00Z">
        <w:r w:rsidR="005B0FFD" w:rsidRPr="00525FF8" w:rsidDel="00525FF8">
          <w:rPr>
            <w:rFonts w:ascii="Arial" w:hAnsi="Arial" w:cs="Arial"/>
            <w:sz w:val="22"/>
            <w:szCs w:val="22"/>
            <w:rPrChange w:id="62" w:author="Kubicz Adam" w:date="2025-08-04T11:45:00Z" w16du:dateUtc="2025-08-04T09:45:00Z">
              <w:rPr>
                <w:rFonts w:ascii="Arial" w:hAnsi="Arial" w:cs="Arial"/>
                <w:sz w:val="22"/>
                <w:szCs w:val="22"/>
                <w:highlight w:val="yellow"/>
              </w:rPr>
            </w:rPrChange>
          </w:rPr>
          <w:delText>Ogólne Warunki Umowy</w:delText>
        </w:r>
      </w:del>
      <w:r w:rsidRPr="00525FF8">
        <w:rPr>
          <w:rFonts w:ascii="Arial" w:hAnsi="Arial" w:cs="Arial"/>
          <w:sz w:val="22"/>
          <w:szCs w:val="22"/>
        </w:rPr>
        <w:t xml:space="preserve">, stanowiący </w:t>
      </w:r>
      <w:r w:rsidRPr="00647FF8">
        <w:rPr>
          <w:rFonts w:ascii="Arial" w:hAnsi="Arial" w:cs="Arial"/>
          <w:b/>
          <w:bCs/>
          <w:sz w:val="22"/>
          <w:szCs w:val="22"/>
          <w:rPrChange w:id="63" w:author="Kubicz Adam" w:date="2025-10-27T11:03:00Z" w16du:dateUtc="2025-10-27T10:03:00Z">
            <w:rPr>
              <w:rFonts w:ascii="Arial" w:hAnsi="Arial" w:cs="Arial"/>
              <w:sz w:val="22"/>
              <w:szCs w:val="22"/>
            </w:rPr>
          </w:rPrChange>
        </w:rPr>
        <w:t xml:space="preserve">Załącznik nr </w:t>
      </w:r>
      <w:ins w:id="64" w:author="Kubicz Adam" w:date="2025-10-27T11:03:00Z" w16du:dateUtc="2025-10-27T10:03:00Z">
        <w:r w:rsidR="00647FF8">
          <w:rPr>
            <w:rFonts w:ascii="Arial" w:hAnsi="Arial" w:cs="Arial"/>
            <w:b/>
            <w:bCs/>
            <w:sz w:val="22"/>
            <w:szCs w:val="22"/>
          </w:rPr>
          <w:t>3</w:t>
        </w:r>
      </w:ins>
      <w:del w:id="65" w:author="Kubicz Adam" w:date="2025-08-04T11:44:00Z" w16du:dateUtc="2025-08-04T09:44:00Z">
        <w:r w:rsidRPr="00647FF8" w:rsidDel="00525FF8">
          <w:rPr>
            <w:rFonts w:ascii="Arial" w:hAnsi="Arial" w:cs="Arial"/>
            <w:b/>
            <w:bCs/>
            <w:sz w:val="22"/>
            <w:szCs w:val="22"/>
            <w:rPrChange w:id="66" w:author="Kubicz Adam" w:date="2025-10-27T11:03:00Z" w16du:dateUtc="2025-10-27T10:03:00Z">
              <w:rPr>
                <w:rFonts w:ascii="Arial" w:hAnsi="Arial" w:cs="Arial"/>
                <w:sz w:val="22"/>
                <w:szCs w:val="22"/>
                <w:highlight w:val="yellow"/>
              </w:rPr>
            </w:rPrChange>
          </w:rPr>
          <w:delText>…</w:delText>
        </w:r>
      </w:del>
      <w:r w:rsidR="00315874" w:rsidRPr="00525FF8">
        <w:rPr>
          <w:rFonts w:ascii="Arial" w:hAnsi="Arial" w:cs="Arial"/>
          <w:sz w:val="22"/>
          <w:szCs w:val="22"/>
        </w:rPr>
        <w:t xml:space="preserve"> do</w:t>
      </w:r>
      <w:r w:rsidR="00332EDF" w:rsidRPr="00525FF8">
        <w:rPr>
          <w:rFonts w:ascii="Arial" w:hAnsi="Arial" w:cs="Arial"/>
          <w:sz w:val="22"/>
          <w:szCs w:val="22"/>
        </w:rPr>
        <w:t xml:space="preserve"> </w:t>
      </w:r>
      <w:r w:rsidR="00CF002B" w:rsidRPr="00525FF8">
        <w:rPr>
          <w:rFonts w:ascii="Arial" w:hAnsi="Arial" w:cs="Arial"/>
          <w:sz w:val="22"/>
          <w:szCs w:val="22"/>
        </w:rPr>
        <w:t>Informacji o postępowaniu</w:t>
      </w:r>
      <w:r w:rsidR="008839C2" w:rsidRPr="00525FF8">
        <w:rPr>
          <w:rFonts w:ascii="Arial" w:hAnsi="Arial" w:cs="Arial"/>
          <w:sz w:val="22"/>
          <w:szCs w:val="22"/>
        </w:rPr>
        <w:t xml:space="preserve"> </w:t>
      </w:r>
      <w:r w:rsidR="00315874" w:rsidRPr="00525FF8">
        <w:rPr>
          <w:rFonts w:ascii="Arial" w:hAnsi="Arial" w:cs="Arial"/>
          <w:sz w:val="22"/>
          <w:szCs w:val="22"/>
        </w:rPr>
        <w:t>i zobowiązujemy się w przypadku wyboru naszej oferty jako najkorzystniejszej</w:t>
      </w:r>
      <w:r w:rsidR="00315874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</w:t>
      </w:r>
      <w:ins w:id="67" w:author="Kubicz Adam" w:date="2025-08-04T11:46:00Z" w16du:dateUtc="2025-08-04T09:46:00Z">
        <w:r w:rsidR="00525FF8">
          <w:rPr>
            <w:rFonts w:ascii="Arial" w:hAnsi="Arial" w:cs="Arial"/>
            <w:sz w:val="22"/>
            <w:szCs w:val="22"/>
          </w:rPr>
          <w:t>.</w:t>
        </w:r>
      </w:ins>
      <w:del w:id="68" w:author="Kubicz Adam" w:date="2025-08-04T11:46:00Z" w16du:dateUtc="2025-08-04T09:46:00Z">
        <w:r w:rsidR="00315874" w:rsidRPr="0043005F" w:rsidDel="00525FF8">
          <w:rPr>
            <w:rFonts w:ascii="Arial" w:hAnsi="Arial" w:cs="Arial"/>
            <w:sz w:val="22"/>
            <w:szCs w:val="22"/>
          </w:rPr>
          <w:delText>.</w:delText>
        </w:r>
        <w:r w:rsidR="00CF002B" w:rsidDel="00525FF8">
          <w:rPr>
            <w:rFonts w:ascii="Arial" w:hAnsi="Arial" w:cs="Arial"/>
            <w:sz w:val="22"/>
            <w:szCs w:val="22"/>
          </w:rPr>
          <w:delText>*</w:delText>
        </w:r>
      </w:del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78B42C35" w14:textId="4A449B9F" w:rsidR="00A02D8B" w:rsidRPr="00525FF8" w:rsidRDefault="008B3715">
      <w:pPr>
        <w:numPr>
          <w:ilvl w:val="0"/>
          <w:numId w:val="2"/>
        </w:numPr>
        <w:tabs>
          <w:tab w:val="num" w:pos="1637"/>
        </w:tabs>
        <w:spacing w:before="120" w:line="360" w:lineRule="auto"/>
        <w:jc w:val="both"/>
        <w:rPr>
          <w:rFonts w:ascii="Arial" w:hAnsi="Arial" w:cs="Arial"/>
          <w:strike/>
          <w:color w:val="auto"/>
          <w:sz w:val="22"/>
          <w:szCs w:val="22"/>
          <w:rPrChange w:id="69" w:author="Kubicz Adam" w:date="2025-08-04T11:44:00Z" w16du:dateUtc="2025-08-04T09:44:00Z">
            <w:rPr>
              <w:rFonts w:ascii="Arial" w:hAnsi="Arial" w:cs="Arial"/>
              <w:color w:val="auto"/>
              <w:sz w:val="22"/>
              <w:szCs w:val="22"/>
            </w:rPr>
          </w:rPrChange>
        </w:rPr>
        <w:pPrChange w:id="70" w:author="Kubicz Adam" w:date="2025-08-04T11:43:00Z" w16du:dateUtc="2025-08-04T09:43:00Z">
          <w:pPr>
            <w:numPr>
              <w:numId w:val="2"/>
            </w:numPr>
            <w:tabs>
              <w:tab w:val="num" w:pos="1637"/>
            </w:tabs>
            <w:spacing w:before="120" w:line="360" w:lineRule="auto"/>
            <w:ind w:left="360" w:hanging="360"/>
          </w:pPr>
        </w:pPrChange>
      </w:pPr>
      <w:r w:rsidRPr="00525FF8">
        <w:rPr>
          <w:rFonts w:ascii="Arial" w:hAnsi="Arial" w:cs="Arial"/>
          <w:strike/>
          <w:color w:val="auto"/>
          <w:sz w:val="22"/>
          <w:szCs w:val="22"/>
          <w:rPrChange w:id="71" w:author="Kubicz Adam" w:date="2025-08-04T11:44:00Z" w16du:dateUtc="2025-08-04T09:44:00Z">
            <w:rPr>
              <w:rFonts w:ascii="Arial" w:hAnsi="Arial" w:cs="Arial"/>
              <w:color w:val="auto"/>
              <w:sz w:val="22"/>
              <w:szCs w:val="22"/>
            </w:rPr>
          </w:rPrChange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dotyczą.*</w:t>
      </w:r>
      <w:r w:rsidRPr="00525FF8">
        <w:rPr>
          <w:rFonts w:ascii="Calibri" w:eastAsia="Calibri" w:hAnsi="Calibri" w:cs="Times New Roman"/>
          <w:strike/>
          <w:color w:val="auto"/>
          <w:sz w:val="22"/>
          <w:szCs w:val="22"/>
          <w:lang w:eastAsia="en-US"/>
          <w:rPrChange w:id="72" w:author="Kubicz Adam" w:date="2025-08-04T11:44:00Z" w16du:dateUtc="2025-08-04T09:44:00Z">
            <w:rPr>
              <w:rFonts w:ascii="Calibri" w:eastAsia="Calibri" w:hAnsi="Calibri" w:cs="Times New Roman"/>
              <w:color w:val="auto"/>
              <w:sz w:val="22"/>
              <w:szCs w:val="22"/>
              <w:lang w:eastAsia="en-US"/>
            </w:rPr>
          </w:rPrChange>
        </w:rPr>
        <w:t xml:space="preserve"> </w:t>
      </w:r>
      <w:del w:id="73" w:author="Kubicz Adam" w:date="2025-08-04T11:44:00Z" w16du:dateUtc="2025-08-04T09:44:00Z">
        <w:r w:rsidRPr="00525FF8" w:rsidDel="00525FF8">
          <w:rPr>
            <w:rFonts w:ascii="Arial" w:eastAsia="Times New Roman" w:hAnsi="Arial" w:cs="Arial"/>
            <w:i/>
            <w:strike/>
            <w:color w:val="auto"/>
            <w:sz w:val="22"/>
            <w:szCs w:val="22"/>
            <w:highlight w:val="green"/>
            <w:rPrChange w:id="74" w:author="Kubicz Adam" w:date="2025-08-04T11:44:00Z" w16du:dateUtc="2025-08-04T09:44:00Z">
              <w:rPr>
                <w:rFonts w:ascii="Arial" w:eastAsia="Times New Roman" w:hAnsi="Arial" w:cs="Arial"/>
                <w:i/>
                <w:color w:val="auto"/>
                <w:sz w:val="22"/>
                <w:szCs w:val="22"/>
                <w:highlight w:val="green"/>
              </w:rPr>
            </w:rPrChange>
          </w:rPr>
          <w:delText>(Zapis należy stosować w przypadku, gdy w ramach danego zamówienia zawierana będzie umowa powierzenia przetwarzania danych osobowych)</w:delText>
        </w:r>
      </w:del>
    </w:p>
    <w:p w14:paraId="47F55274" w14:textId="32264C3D" w:rsidR="000A51EF" w:rsidRPr="006237C0" w:rsidRDefault="00674A32" w:rsidP="00525FF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525FF8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525FF8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</w:t>
      </w:r>
      <w:r w:rsidRPr="009A1EC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konieczności wypełniania punktu </w:t>
      </w:r>
      <w:r w:rsidR="005B0FFD" w:rsidRPr="009A1EC8">
        <w:rPr>
          <w:rFonts w:ascii="Arial" w:eastAsia="Lucida Sans Unicode" w:hAnsi="Arial" w:cs="Arial"/>
          <w:b/>
          <w:bCs/>
          <w:sz w:val="22"/>
          <w:u w:val="single"/>
          <w:lang w:eastAsia="pl-PL"/>
          <w:rPrChange w:id="75" w:author="Kubicz Adam" w:date="2025-08-04T11:46:00Z" w16du:dateUtc="2025-08-04T09:46:00Z">
            <w:rPr>
              <w:rFonts w:ascii="Arial" w:eastAsia="Lucida Sans Unicode" w:hAnsi="Arial" w:cs="Arial"/>
              <w:b/>
              <w:bCs/>
              <w:sz w:val="22"/>
              <w:highlight w:val="yellow"/>
              <w:u w:val="single"/>
              <w:lang w:eastAsia="pl-PL"/>
            </w:rPr>
          </w:rPrChange>
        </w:rPr>
        <w:t>6</w:t>
      </w:r>
      <w:r w:rsidRPr="009A1EC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go usunąć).</w:t>
      </w:r>
    </w:p>
    <w:p w14:paraId="5AC96774" w14:textId="77777777" w:rsidR="00EF48DD" w:rsidRDefault="00EF48DD">
      <w:pPr>
        <w:pStyle w:val="Tekstpodstawowy2"/>
        <w:spacing w:line="360" w:lineRule="auto"/>
        <w:ind w:left="360"/>
        <w:rPr>
          <w:rFonts w:ascii="Arial" w:hAnsi="Arial" w:cs="Arial"/>
          <w:sz w:val="22"/>
          <w:szCs w:val="22"/>
        </w:rPr>
        <w:pPrChange w:id="76" w:author="Kubicz Adam" w:date="2025-08-04T11:43:00Z" w16du:dateUtc="2025-08-04T09:43:00Z">
          <w:pPr>
            <w:pStyle w:val="Tekstpodstawowy2"/>
            <w:spacing w:line="360" w:lineRule="auto"/>
            <w:ind w:left="360"/>
            <w:jc w:val="left"/>
          </w:pPr>
        </w:pPrChange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71BF3" w14:textId="77777777" w:rsidR="00320246" w:rsidRDefault="00320246" w:rsidP="00DA091E">
      <w:r>
        <w:separator/>
      </w:r>
    </w:p>
  </w:endnote>
  <w:endnote w:type="continuationSeparator" w:id="0">
    <w:p w14:paraId="1AFB5577" w14:textId="77777777" w:rsidR="00320246" w:rsidRDefault="0032024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C17B6" w14:textId="77777777" w:rsidR="00320246" w:rsidRDefault="00320246" w:rsidP="00DA091E">
      <w:r>
        <w:separator/>
      </w:r>
    </w:p>
  </w:footnote>
  <w:footnote w:type="continuationSeparator" w:id="0">
    <w:p w14:paraId="64D90FCB" w14:textId="77777777" w:rsidR="00320246" w:rsidRDefault="00320246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ubicz Adam">
    <w15:presenceInfo w15:providerId="AD" w15:userId="S::PLK023332@office.plk-sa.pl::b728a92d-a391-4c16-8122-93236a5fc5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0C9A"/>
    <w:rsid w:val="000A3EBB"/>
    <w:rsid w:val="000A51EF"/>
    <w:rsid w:val="000A56B9"/>
    <w:rsid w:val="000B274C"/>
    <w:rsid w:val="000B6BCF"/>
    <w:rsid w:val="000D697E"/>
    <w:rsid w:val="000E41E6"/>
    <w:rsid w:val="000E5F06"/>
    <w:rsid w:val="000E7DE0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2C9E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16C15"/>
    <w:rsid w:val="00320246"/>
    <w:rsid w:val="00332EDF"/>
    <w:rsid w:val="003447FA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38E"/>
    <w:rsid w:val="00421465"/>
    <w:rsid w:val="004219F1"/>
    <w:rsid w:val="00424206"/>
    <w:rsid w:val="0043005F"/>
    <w:rsid w:val="0043040F"/>
    <w:rsid w:val="00455DD8"/>
    <w:rsid w:val="00460C8E"/>
    <w:rsid w:val="0047356B"/>
    <w:rsid w:val="0048151A"/>
    <w:rsid w:val="004D67A2"/>
    <w:rsid w:val="004E7147"/>
    <w:rsid w:val="004F34C8"/>
    <w:rsid w:val="004F7A42"/>
    <w:rsid w:val="00502E92"/>
    <w:rsid w:val="005040B7"/>
    <w:rsid w:val="00525FF8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17F74"/>
    <w:rsid w:val="00620855"/>
    <w:rsid w:val="006237C0"/>
    <w:rsid w:val="00626ACC"/>
    <w:rsid w:val="00636F07"/>
    <w:rsid w:val="00647FF8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1C0"/>
    <w:rsid w:val="007B16A3"/>
    <w:rsid w:val="007B63C3"/>
    <w:rsid w:val="007C30BF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4514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1EC8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A8E"/>
    <w:rsid w:val="00AA3E64"/>
    <w:rsid w:val="00AC1C9A"/>
    <w:rsid w:val="00AC1E19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6140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42D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67046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4DAF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1107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597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Kubicz Adam</cp:lastModifiedBy>
  <cp:revision>17</cp:revision>
  <cp:lastPrinted>2020-12-31T10:36:00Z</cp:lastPrinted>
  <dcterms:created xsi:type="dcterms:W3CDTF">2024-11-04T12:34:00Z</dcterms:created>
  <dcterms:modified xsi:type="dcterms:W3CDTF">2025-12-10T10:57:00Z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